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32"/>
          <w:szCs w:val="3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3" behindDoc="0" locked="0" layoutInCell="0" allowOverlap="1">
                <wp:simplePos x="0" y="0"/>
                <wp:positionH relativeFrom="margin">
                  <wp:posOffset>3686810</wp:posOffset>
                </wp:positionH>
                <wp:positionV relativeFrom="margin">
                  <wp:posOffset>12065</wp:posOffset>
                </wp:positionV>
                <wp:extent cx="2510790" cy="728345"/>
                <wp:effectExtent l="0" t="0" r="0" b="0"/>
                <wp:wrapSquare wrapText="bothSides"/>
                <wp:docPr id="1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rcRect l="0" t="0" r="15601" b="0"/>
                        <a:stretch/>
                      </pic:blipFill>
                      <pic:spPr bwMode="auto">
                        <a:xfrm>
                          <a:off x="0" y="0"/>
                          <a:ext cx="2510790" cy="7283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3;o:allowoverlap:true;o:allowincell:false;mso-position-horizontal-relative:margin;margin-left:290.30pt;mso-position-horizontal:absolute;mso-position-vertical-relative:margin;margin-top:0.95pt;mso-position-vertical:absolute;width:197.70pt;height:57.35pt;mso-wrap-distance-left:9.00pt;mso-wrap-distance-top:0.00pt;mso-wrap-distance-right:9.00pt;mso-wrap-distance-bottom:0.00pt;" stroked="false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26160" cy="914400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026160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80.80pt;height:72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sz w:val="32"/>
          <w:szCs w:val="32"/>
        </w:rPr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Dispositif de production d’hydrométéores artificiels et équipements associés</w:t>
      </w:r>
      <w:r>
        <w:rPr>
          <w:b/>
          <w:bCs/>
          <w:sz w:val="32"/>
          <w:szCs w:val="32"/>
        </w:rPr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(Lot 4 : Caméra </w:t>
      </w:r>
      <w:r>
        <w:rPr>
          <w:b/>
          <w:bCs/>
          <w:sz w:val="32"/>
          <w:szCs w:val="32"/>
        </w:rPr>
        <w:t xml:space="preserve">hyperspectrale</w:t>
      </w:r>
      <w:r>
        <w:rPr>
          <w:b/>
          <w:bCs/>
          <w:sz w:val="32"/>
          <w:szCs w:val="32"/>
        </w:rPr>
        <w:t xml:space="preserve">)</w:t>
      </w:r>
      <w:r>
        <w:rPr>
          <w:b/>
          <w:bCs/>
          <w:sz w:val="32"/>
          <w:szCs w:val="32"/>
        </w:rPr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Décomposition du prix global et forfaitaire</w:t>
      </w:r>
      <w:r>
        <w:rPr>
          <w:b/>
          <w:bCs/>
          <w:sz w:val="32"/>
          <w:szCs w:val="32"/>
        </w:rPr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(DPGF)</w:t>
      </w:r>
      <w:r>
        <w:rPr>
          <w:b/>
          <w:bCs/>
          <w:sz w:val="32"/>
          <w:szCs w:val="32"/>
        </w:rPr>
      </w:r>
    </w:p>
    <w:p>
      <w:pPr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</w:p>
    <w:p>
      <w:r/>
      <w:r/>
    </w:p>
    <w:p>
      <w:r>
        <w:br w:type="page" w:clear="all"/>
      </w:r>
      <w:r/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537"/>
        <w:gridCol w:w="4531"/>
        <w:gridCol w:w="717"/>
        <w:gridCol w:w="1030"/>
        <w:gridCol w:w="974"/>
        <w:gridCol w:w="1704"/>
      </w:tblGrid>
      <w:tr>
        <w:trPr>
          <w:trHeight w:val="567"/>
        </w:trPr>
        <w:tc>
          <w:tcPr>
            <w:shd w:val="clear" w:color="e7e6e6" w:themeColor="background2" w:fill="e7e6e6" w:themeFill="background2"/>
            <w:tcW w:w="537" w:type="dxa"/>
            <w:textDirection w:val="lrTb"/>
            <w:noWrap w:val="false"/>
          </w:tcPr>
          <w:p>
            <w:pPr>
              <w:jc w:val="center"/>
              <w:pageBreakBefore/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N°</w:t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45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Désignation des prestations</w:t>
            </w:r>
            <w:r>
              <w:rPr>
                <w:b/>
              </w:rPr>
            </w:r>
          </w:p>
        </w:tc>
        <w:tc>
          <w:tcPr>
            <w:gridSpan w:val="2"/>
            <w:shd w:val="clear" w:color="e7e6e6" w:themeColor="background2" w:fill="e7e6e6" w:themeFill="background2"/>
            <w:tcW w:w="17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Unité</w:t>
            </w:r>
            <w:r>
              <w:rPr>
                <w:b/>
              </w:rPr>
            </w:r>
          </w:p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9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HT)</w:t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TTC)</w:t>
            </w:r>
            <w:r>
              <w:rPr>
                <w:b/>
              </w:rPr>
            </w:r>
          </w:p>
        </w:tc>
      </w:tr>
      <w:tr>
        <w:trPr/>
        <w:tc>
          <w:tcPr>
            <w:tcW w:w="5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</w:rPr>
            </w:pPr>
            <w:r>
              <w:rPr>
                <w:rFonts w:eastAsia="Calibri" w:cs="Arial"/>
                <w:b/>
                <w:bCs/>
              </w:rPr>
              <w:t xml:space="preserve">1</w:t>
            </w:r>
            <w:r>
              <w:rPr>
                <w:b/>
                <w:bCs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Ce prix comprend la fourniture, livraison et installation d’une caméra </w:t>
            </w:r>
            <w:r>
              <w:rPr>
                <w:rFonts w:eastAsia="Calibri" w:cs="Arial"/>
              </w:rPr>
              <w:t xml:space="preserve">hyperspectrale</w:t>
            </w:r>
            <w:r>
              <w:rPr>
                <w:rFonts w:eastAsia="Calibri" w:cs="Arial"/>
              </w:rPr>
              <w:t xml:space="preserve"> d’un ordinateur de contrôle et de son logiciel ainsi que d’une mallette de rangement incluant :</w:t>
            </w:r>
            <w:r>
              <w:rPr>
                <w:rFonts w:eastAsia="Calibri" w:cs="Arial"/>
              </w:rPr>
            </w:r>
          </w:p>
          <w:p>
            <w:pPr>
              <w:pStyle w:val="777"/>
              <w:numPr>
                <w:ilvl w:val="0"/>
                <w:numId w:val="2"/>
              </w:num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La documentation technique</w:t>
            </w:r>
            <w:ins w:id="0" w:author="nicolas.faravel" w:date="2025-07-17T09:25:00Z">
              <w:r>
                <w:rPr>
                  <w:rFonts w:eastAsia="Calibri" w:cs="Arial"/>
                </w:rPr>
                <w:t xml:space="preserve"> </w:t>
              </w:r>
            </w:ins>
            <w:r>
              <w:rPr>
                <w:rFonts w:eastAsia="Calibri" w:cs="Arial"/>
              </w:rPr>
              <w:t xml:space="preserve">afférente</w:t>
            </w:r>
            <w:r>
              <w:rPr>
                <w:rFonts w:eastAsia="Calibri" w:cs="Arial"/>
              </w:rPr>
            </w:r>
          </w:p>
          <w:p>
            <w:pPr>
              <w:pStyle w:val="777"/>
              <w:numPr>
                <w:ilvl w:val="0"/>
                <w:numId w:val="2"/>
              </w:num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La garantie d’une durée de deux (2) </w:t>
            </w:r>
            <w:r>
              <w:rPr>
                <w:rFonts w:eastAsia="Calibri" w:cs="Arial"/>
              </w:rPr>
              <w:t xml:space="preserve">a</w:t>
            </w:r>
            <w:r>
              <w:rPr>
                <w:rFonts w:eastAsia="Calibri" w:cs="Arial"/>
              </w:rPr>
              <w:t xml:space="preserve">ns minimum</w:t>
            </w:r>
            <w:r>
              <w:rPr>
                <w:rFonts w:eastAsia="Calibri" w:cs="Arial"/>
              </w:rPr>
            </w:r>
          </w:p>
          <w:p>
            <w:p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Livraison du dispositif à l’Agence de Clermont-Ferrand : 8 rue Bernard Palissy, site du </w:t>
            </w:r>
            <w:r>
              <w:rPr>
                <w:rFonts w:eastAsia="Calibri" w:cs="Arial"/>
              </w:rPr>
              <w:t xml:space="preserve">Cerema</w:t>
            </w:r>
            <w:r>
              <w:rPr>
                <w:rFonts w:eastAsia="Calibri" w:cs="Arial"/>
              </w:rPr>
              <w:t xml:space="preserve"> Centre-Est.</w:t>
            </w:r>
            <w:r>
              <w:rPr>
                <w:rFonts w:eastAsia="Calibri" w:cs="Arial"/>
              </w:rPr>
            </w:r>
          </w:p>
          <w:p>
            <w:pPr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shd w:val="clear" w:color="e7e6e6" w:themeColor="background2" w:fill="e7e6e6" w:themeFill="background2"/>
            <w:tcW w:w="1747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e7e6e6" w:themeColor="background2" w:fill="e7e6e6" w:themeFill="background2"/>
            <w:tcW w:w="9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e7e6e6" w:themeColor="background2" w:fill="e7e6e6" w:themeFill="background2"/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>
          <w:trHeight w:val="269"/>
        </w:trPr>
        <w:tc>
          <w:tcPr>
            <w:tcW w:w="53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53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Caméra </w:t>
            </w:r>
            <w:r>
              <w:rPr>
                <w:rFonts w:eastAsia="Calibri" w:cs="Arial"/>
              </w:rPr>
              <w:t xml:space="preserve">hyperspectrale</w:t>
            </w:r>
            <w:r>
              <w:rPr>
                <w:rFonts w:eastAsia="Calibri" w:cs="Arial"/>
              </w:rPr>
              <w:t xml:space="preserve"> </w:t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</w:p>
          <w:p>
            <w:pPr>
              <w:jc w:val="center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  <w:p>
            <w:pPr>
              <w:jc w:val="center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  <w:p>
            <w:pPr>
              <w:jc w:val="center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>
          <w:trHeight w:val="269"/>
        </w:trPr>
        <w:tc>
          <w:tcPr>
            <w:tcW w:w="53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53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Un ordinateur portable</w:t>
            </w:r>
            <w:r>
              <w:rPr>
                <w:rFonts w:eastAsia="Calibri" w:cs="Arial"/>
              </w:rPr>
              <w:t xml:space="preserve"> équipé avec Windows 11Pro, avec un disque dur SSD d’une taille minimale de 1 To, un processeur Intel </w:t>
            </w:r>
            <w:r>
              <w:rPr>
                <w:rFonts w:eastAsia="Calibri" w:cs="Arial"/>
              </w:rPr>
              <w:t xml:space="preserve">Core</w:t>
            </w:r>
            <w:r>
              <w:rPr>
                <w:rFonts w:eastAsia="Calibri" w:cs="Arial"/>
              </w:rPr>
              <w:t xml:space="preserve"> i9, une carte graphique de type </w:t>
            </w:r>
            <w:r>
              <w:rPr>
                <w:rFonts w:eastAsia="Calibri" w:cs="Arial"/>
              </w:rPr>
              <w:t xml:space="preserve">Nvidia</w:t>
            </w:r>
            <w:r>
              <w:rPr>
                <w:rFonts w:eastAsia="Calibri" w:cs="Arial"/>
              </w:rPr>
              <w:t xml:space="preserve"> GeForce RTX 4070</w:t>
            </w:r>
            <w:r>
              <w:rPr>
                <w:rFonts w:eastAsia="Calibri" w:cs="Arial"/>
              </w:rPr>
            </w:r>
          </w:p>
          <w:p>
            <w:p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Un logiciel de contrôle de la caméra et de traitement des données intégré à l’ordinateur portabl</w:t>
            </w:r>
            <w:r>
              <w:rPr>
                <w:rFonts w:eastAsia="Calibri" w:cs="Arial"/>
              </w:rPr>
              <w:t xml:space="preserve">e.</w:t>
            </w:r>
            <w:r>
              <w:rPr>
                <w:rFonts w:eastAsia="Calibri" w:cs="Arial"/>
              </w:rPr>
            </w:r>
          </w:p>
          <w:p>
            <w:p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</w:p>
          <w:p>
            <w:pPr>
              <w:jc w:val="center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  <w:p>
            <w:pPr>
              <w:jc w:val="center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  <w:p>
            <w:pPr>
              <w:jc w:val="center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>
          <w:trHeight w:val="269"/>
        </w:trPr>
        <w:tc>
          <w:tcPr>
            <w:tcW w:w="53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53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Une mallette de rangement de la caméra type </w:t>
            </w:r>
            <w:r>
              <w:rPr>
                <w:rFonts w:eastAsia="Calibri" w:cs="Arial"/>
                <w:i/>
                <w:iCs/>
              </w:rPr>
              <w:t xml:space="preserve">« pélican case » </w:t>
            </w:r>
            <w:r>
              <w:rPr>
                <w:rFonts w:eastAsia="Calibri" w:cs="Arial"/>
              </w:rPr>
              <w:t xml:space="preserve">ou techniquement équivalent.</w:t>
            </w:r>
            <w:r>
              <w:rPr>
                <w:rFonts w:eastAsia="Calibri" w:cs="Arial"/>
              </w:rPr>
            </w:r>
          </w:p>
          <w:p>
            <w:p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</w:p>
          <w:p>
            <w:pPr>
              <w:jc w:val="center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  <w:p>
            <w:pPr>
              <w:jc w:val="center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  <w:p>
            <w:pPr>
              <w:jc w:val="center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5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</w:rPr>
            </w:pPr>
            <w:r>
              <w:rPr>
                <w:rFonts w:eastAsia="Calibri" w:cs="Arial"/>
                <w:b/>
                <w:bCs/>
              </w:rPr>
              <w:t xml:space="preserve">2</w:t>
            </w:r>
            <w:r>
              <w:rPr>
                <w:b/>
                <w:bCs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Formation de prise en main sur site suite à l’installation de l’appareil et pour </w:t>
            </w:r>
            <w:r>
              <w:rPr>
                <w:rFonts w:eastAsia="Calibri" w:cs="Arial"/>
              </w:rPr>
              <w:t xml:space="preserve">4  utilisateurs</w:t>
            </w:r>
            <w:r>
              <w:rPr>
                <w:rFonts w:eastAsia="Calibri" w:cs="Arial"/>
              </w:rPr>
              <w:t xml:space="preserve"> au minimum</w:t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174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</w:p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9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</w:tc>
      </w:tr>
      <w:tr>
        <w:trPr>
          <w:trHeight w:val="68"/>
        </w:trPr>
        <w:tc>
          <w:tcPr>
            <w:tcW w:w="5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TOTAL HT (€) =</w:t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</w:tc>
      </w:tr>
      <w:tr>
        <w:trPr/>
        <w:tc>
          <w:tcPr>
            <w:tcW w:w="5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TVA 20% (€) =</w:t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</w:tc>
      </w:tr>
      <w:tr>
        <w:trPr/>
        <w:tc>
          <w:tcPr>
            <w:tcW w:w="53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TOTAL TTC (€) =</w:t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</w:tc>
      </w:tr>
    </w:tbl>
    <w:p>
      <w:pPr>
        <w:jc w:val="both"/>
      </w:pPr>
      <w:r/>
      <w:r/>
    </w:p>
    <w:tbl>
      <w:tblPr>
        <w:tblW w:w="9604" w:type="dxa"/>
        <w:tblLayout w:type="fixed"/>
        <w:tblLook w:val="04A0" w:firstRow="1" w:lastRow="0" w:firstColumn="1" w:lastColumn="0" w:noHBand="0" w:noVBand="1"/>
      </w:tblPr>
      <w:tblGrid>
        <w:gridCol w:w="582"/>
        <w:gridCol w:w="5061"/>
        <w:gridCol w:w="945"/>
        <w:gridCol w:w="1029"/>
        <w:gridCol w:w="1987"/>
      </w:tblGrid>
      <w:tr>
        <w:trPr/>
        <w:tc>
          <w:tcPr>
            <w:shd w:val="clear" w:color="e7e6e6" w:themeColor="background2" w:fill="e7e6e6" w:themeFill="background2"/>
            <w:tcW w:w="5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N°</w:t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50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PSE facultative n°</w:t>
            </w:r>
            <w:r>
              <w:rPr>
                <w:rFonts w:eastAsia="Calibri" w:cs="Arial"/>
                <w:b/>
              </w:rPr>
              <w:t xml:space="preserve">1</w:t>
            </w:r>
            <w:r>
              <w:rPr>
                <w:rStyle w:val="912"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945" w:type="dxa"/>
            <w:textDirection w:val="lrTb"/>
            <w:noWrap w:val="false"/>
          </w:tcPr>
          <w:p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Unité</w:t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029" w:type="dxa"/>
            <w:textDirection w:val="lrTb"/>
            <w:noWrap w:val="false"/>
          </w:tcPr>
          <w:p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HT)</w:t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987" w:type="dxa"/>
            <w:textDirection w:val="lrTb"/>
            <w:noWrap w:val="false"/>
          </w:tcPr>
          <w:p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TTC)</w:t>
            </w:r>
            <w:r>
              <w:rPr>
                <w:b/>
              </w:rPr>
            </w:r>
          </w:p>
        </w:tc>
      </w:tr>
      <w:tr>
        <w:trPr/>
        <w:tc>
          <w:tcPr>
            <w:tcW w:w="5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1</w:t>
            </w:r>
            <w:r>
              <w:rPr>
                <w:b/>
                <w:bCs/>
              </w:rPr>
            </w:r>
          </w:p>
        </w:tc>
        <w:tc>
          <w:tcPr>
            <w:tcW w:w="50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="Arial"/>
              </w:rPr>
              <w:t xml:space="preserve">Une carte graphique de type </w:t>
            </w:r>
            <w:r>
              <w:rPr>
                <w:rFonts w:eastAsia="Calibri" w:cs="Arial"/>
              </w:rPr>
              <w:t xml:space="preserve">Nvidia</w:t>
            </w:r>
            <w:r>
              <w:rPr>
                <w:rFonts w:eastAsia="Calibri" w:cs="Arial"/>
              </w:rPr>
              <w:t xml:space="preserve"> GeForce RTX 4070 (avec au moins 8go de mémoire graphique) montée sur l’ordinateur</w:t>
            </w:r>
            <w:r>
              <w:rPr>
                <w:rFonts w:eastAsia="Calibri" w:cstheme="minorHAnsi"/>
              </w:rPr>
            </w:r>
          </w:p>
        </w:tc>
        <w:tc>
          <w:tcPr>
            <w:shd w:val="clear" w:color="ffffff" w:themeColor="background1" w:fill="ffffff" w:themeFill="background1"/>
            <w:tcW w:w="94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0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9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</w:tc>
      </w:tr>
    </w:tbl>
    <w:p>
      <w:pPr>
        <w:jc w:val="both"/>
      </w:pPr>
      <w:r/>
      <w:r/>
    </w:p>
    <w:tbl>
      <w:tblPr>
        <w:tblW w:w="9604" w:type="dxa"/>
        <w:tblLayout w:type="fixed"/>
        <w:tblLook w:val="04A0" w:firstRow="1" w:lastRow="0" w:firstColumn="1" w:lastColumn="0" w:noHBand="0" w:noVBand="1"/>
      </w:tblPr>
      <w:tblGrid>
        <w:gridCol w:w="582"/>
        <w:gridCol w:w="5061"/>
        <w:gridCol w:w="945"/>
        <w:gridCol w:w="1029"/>
        <w:gridCol w:w="1987"/>
      </w:tblGrid>
      <w:tr>
        <w:trPr/>
        <w:tc>
          <w:tcPr>
            <w:shd w:val="clear" w:color="e7e6e6" w:themeColor="background2" w:fill="e7e6e6" w:themeFill="background2"/>
            <w:tcW w:w="5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N°</w:t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50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PSE facultative n°2</w:t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945" w:type="dxa"/>
            <w:textDirection w:val="lrTb"/>
            <w:noWrap w:val="false"/>
          </w:tcPr>
          <w:p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Unité</w:t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029" w:type="dxa"/>
            <w:textDirection w:val="lrTb"/>
            <w:noWrap w:val="false"/>
          </w:tcPr>
          <w:p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HT)</w:t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987" w:type="dxa"/>
            <w:textDirection w:val="lrTb"/>
            <w:noWrap w:val="false"/>
          </w:tcPr>
          <w:p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TTC)</w:t>
            </w:r>
            <w:r>
              <w:rPr>
                <w:b/>
              </w:rPr>
            </w:r>
          </w:p>
        </w:tc>
      </w:tr>
      <w:tr>
        <w:trPr/>
        <w:tc>
          <w:tcPr>
            <w:tcW w:w="5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2</w:t>
            </w:r>
            <w:r>
              <w:rPr>
                <w:b/>
                <w:bCs/>
              </w:rPr>
            </w:r>
          </w:p>
        </w:tc>
        <w:tc>
          <w:tcPr>
            <w:tcW w:w="5061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eastAsia="Calibri" w:cs="Arial"/>
              </w:rPr>
              <w:t xml:space="preserve">Une cible calibrée en réflectance spectrale dans la gamme 350 nm - 2500 nm de type panneau </w:t>
            </w:r>
            <w:r>
              <w:rPr>
                <w:rFonts w:eastAsia="Calibri" w:cs="Arial"/>
              </w:rPr>
              <w:t xml:space="preserve">Spectralon</w:t>
            </w:r>
            <w:r>
              <w:rPr>
                <w:rFonts w:eastAsia="Calibri" w:cs="Arial"/>
              </w:rPr>
              <w:t xml:space="preserve"> ou </w:t>
            </w:r>
            <w:r>
              <w:rPr>
                <w:rFonts w:eastAsia="Calibri" w:cs="Arial"/>
              </w:rPr>
              <w:t xml:space="preserve">SphereOptics</w:t>
            </w:r>
            <w:r>
              <w:rPr>
                <w:rFonts w:eastAsia="Calibri" w:cs="Arial"/>
              </w:rPr>
              <w:t xml:space="preserve"> Zenith Lite 100x100 cm avec 10% de réflectance ou techniquement équivalent</w:t>
            </w:r>
            <w:r/>
          </w:p>
        </w:tc>
        <w:tc>
          <w:tcPr>
            <w:shd w:val="clear" w:color="ffffff" w:themeColor="background1" w:fill="ffffff" w:themeFill="background1"/>
            <w:tcW w:w="9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0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9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</w:tc>
      </w:tr>
    </w:tbl>
    <w:p>
      <w:pPr>
        <w:jc w:val="both"/>
      </w:pPr>
      <w:r/>
      <w:r/>
    </w:p>
    <w:tbl>
      <w:tblPr>
        <w:tblW w:w="9604" w:type="dxa"/>
        <w:tblLayout w:type="fixed"/>
        <w:tblLook w:val="04A0" w:firstRow="1" w:lastRow="0" w:firstColumn="1" w:lastColumn="0" w:noHBand="0" w:noVBand="1"/>
      </w:tblPr>
      <w:tblGrid>
        <w:gridCol w:w="582"/>
        <w:gridCol w:w="5061"/>
        <w:gridCol w:w="945"/>
        <w:gridCol w:w="1029"/>
        <w:gridCol w:w="1987"/>
      </w:tblGrid>
      <w:tr>
        <w:trPr/>
        <w:tc>
          <w:tcPr>
            <w:shd w:val="clear" w:color="e7e6e6" w:themeColor="background2" w:fill="e7e6e6" w:themeFill="background2"/>
            <w:tcW w:w="5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N°</w:t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50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PSE facultative n°3</w:t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945" w:type="dxa"/>
            <w:textDirection w:val="lrTb"/>
            <w:noWrap w:val="false"/>
          </w:tcPr>
          <w:p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Unité</w:t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029" w:type="dxa"/>
            <w:textDirection w:val="lrTb"/>
            <w:noWrap w:val="false"/>
          </w:tcPr>
          <w:p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HT)</w:t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987" w:type="dxa"/>
            <w:textDirection w:val="lrTb"/>
            <w:noWrap w:val="false"/>
          </w:tcPr>
          <w:p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TTC)</w:t>
            </w:r>
            <w:r>
              <w:rPr>
                <w:b/>
              </w:rPr>
            </w:r>
          </w:p>
        </w:tc>
      </w:tr>
      <w:tr>
        <w:trPr/>
        <w:tc>
          <w:tcPr>
            <w:tcW w:w="5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3</w:t>
            </w:r>
            <w:r>
              <w:rPr>
                <w:b/>
                <w:bCs/>
              </w:rPr>
            </w:r>
          </w:p>
        </w:tc>
        <w:tc>
          <w:tcPr>
            <w:tcW w:w="50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Plus valus un indice de protection de la caméra de IP66 en lieu et place de l’indice de protection IP40 fourni en base</w:t>
            </w:r>
            <w:r>
              <w:tab/>
            </w:r>
            <w:r>
              <w:rPr>
                <w:rFonts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9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0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9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</w:p>
        </w:tc>
      </w:tr>
    </w:tbl>
    <w:p>
      <w:pPr>
        <w:jc w:val="both"/>
      </w:pPr>
      <w:r/>
      <w:r/>
    </w:p>
    <w:p>
      <w:pPr>
        <w:jc w:val="both"/>
      </w:pPr>
      <w:r/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417" w:right="1417" w:bottom="1417" w:left="1417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jc w:val="right"/>
    </w:pPr>
    <w:r>
      <w:fldChar w:fldCharType="begin"/>
    </w:r>
    <w:r>
      <w:instrText xml:space="preserve"> PAGE </w:instrText>
    </w:r>
    <w:r>
      <w:fldChar w:fldCharType="separate"/>
    </w:r>
    <w:r>
      <w:t xml:space="preserve">3</w:t>
    </w:r>
    <w:r>
      <w:fldChar w:fldCharType="end"/>
    </w:r>
    <w:r/>
  </w:p>
  <w:p>
    <w:pPr>
      <w:pStyle w:val="781"/>
      <w:rPr>
        <w:sz w:val="16"/>
        <w:szCs w:val="16"/>
      </w:rPr>
    </w:pPr>
    <w:r>
      <w:rPr>
        <w:sz w:val="16"/>
        <w:szCs w:val="16"/>
      </w:rPr>
      <w:t xml:space="preserve">BP - marché de fourniture, livraison et installation d’une caméra </w:t>
    </w:r>
    <w:r>
      <w:rPr>
        <w:sz w:val="16"/>
        <w:szCs w:val="16"/>
      </w:rPr>
      <w:t xml:space="preserve">hyperspectrale</w:t>
    </w:r>
    <w:r>
      <w:rPr>
        <w:sz w:val="16"/>
        <w:szCs w:val="16"/>
      </w:rPr>
      <w:t xml:space="preserve"> (lot 4)</w:t>
    </w:r>
    <w:r>
      <w:rPr>
        <w:sz w:val="16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jc w:val="right"/>
    </w:pPr>
    <w:r>
      <w:fldChar w:fldCharType="begin"/>
    </w:r>
    <w:r>
      <w:instrText xml:space="preserve"> PAGE </w:instrText>
    </w:r>
    <w:r>
      <w:fldChar w:fldCharType="separate"/>
    </w:r>
    <w:r>
      <w:t xml:space="preserve">3</w:t>
    </w:r>
    <w:r>
      <w:fldChar w:fldCharType="end"/>
    </w:r>
    <w:r/>
  </w:p>
  <w:p>
    <w:pPr>
      <w:pStyle w:val="781"/>
      <w:rPr>
        <w:sz w:val="16"/>
        <w:szCs w:val="16"/>
      </w:rPr>
    </w:pPr>
    <w:r>
      <w:rPr>
        <w:sz w:val="16"/>
        <w:szCs w:val="16"/>
      </w:rPr>
      <w:t xml:space="preserve">BP - marché de fourniture, livraison et installation d’une caméra </w:t>
    </w:r>
    <w:r>
      <w:rPr>
        <w:sz w:val="16"/>
        <w:szCs w:val="16"/>
      </w:rPr>
      <w:t xml:space="preserve">hyperspectrale</w:t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07"/>
      <w:isLgl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 w:default="1">
    <w:name w:val="Normal"/>
    <w:qFormat/>
    <w:pPr>
      <w:spacing w:after="160" w:line="259" w:lineRule="auto"/>
    </w:pPr>
  </w:style>
  <w:style w:type="paragraph" w:styleId="707">
    <w:name w:val="Heading 1"/>
    <w:basedOn w:val="706"/>
    <w:uiPriority w:val="9"/>
    <w:qFormat/>
    <w:pPr>
      <w:numPr>
        <w:ilvl w:val="0"/>
        <w:numId w:val="1"/>
      </w:numPr>
      <w:ind w:left="284" w:hanging="284"/>
      <w:keepLines/>
      <w:keepNext/>
      <w:spacing w:after="240"/>
      <w:outlineLvl w:val="0"/>
    </w:pPr>
    <w:rPr>
      <w:rFonts w:asciiTheme="majorHAnsi" w:hAnsiTheme="majorHAnsi" w:eastAsiaTheme="majorEastAsia" w:cstheme="majorBidi"/>
      <w:b/>
      <w:sz w:val="32"/>
      <w:szCs w:val="32"/>
    </w:rPr>
  </w:style>
  <w:style w:type="paragraph" w:styleId="708">
    <w:name w:val="Heading 2"/>
    <w:basedOn w:val="7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9">
    <w:name w:val="Heading 3"/>
    <w:basedOn w:val="7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0">
    <w:name w:val="Heading 4"/>
    <w:basedOn w:val="70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1">
    <w:name w:val="Heading 5"/>
    <w:basedOn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13">
    <w:name w:val="Heading 7"/>
    <w:basedOn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14">
    <w:name w:val="Heading 8"/>
    <w:basedOn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15">
    <w:name w:val="Heading 9"/>
    <w:basedOn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 w:default="1">
    <w:name w:val="Default Paragraph Font"/>
    <w:uiPriority w:val="1"/>
    <w:semiHidden/>
    <w:unhideWhenUsed/>
  </w:style>
  <w:style w:type="table" w:styleId="7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8" w:default="1">
    <w:name w:val="No List"/>
    <w:uiPriority w:val="99"/>
    <w:semiHidden/>
    <w:unhideWhenUsed/>
  </w:style>
  <w:style w:type="character" w:styleId="719">
    <w:name w:val="Intense Emphasis"/>
    <w:basedOn w:val="716"/>
    <w:uiPriority w:val="21"/>
    <w:qFormat/>
    <w:rPr>
      <w:i/>
      <w:iCs/>
      <w:color w:val="2e74b5" w:themeColor="accent1" w:themeShade="BF"/>
    </w:rPr>
  </w:style>
  <w:style w:type="character" w:styleId="720">
    <w:name w:val="Intense Reference"/>
    <w:basedOn w:val="716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721">
    <w:name w:val="Subtle Emphasis"/>
    <w:basedOn w:val="716"/>
    <w:uiPriority w:val="19"/>
    <w:qFormat/>
    <w:rPr>
      <w:i/>
      <w:iCs/>
      <w:color w:val="404040" w:themeColor="text1" w:themeTint="BF"/>
    </w:rPr>
  </w:style>
  <w:style w:type="character" w:styleId="722">
    <w:name w:val="Emphasis"/>
    <w:basedOn w:val="716"/>
    <w:uiPriority w:val="20"/>
    <w:qFormat/>
    <w:rPr>
      <w:i/>
      <w:iCs/>
    </w:rPr>
  </w:style>
  <w:style w:type="character" w:styleId="723">
    <w:name w:val="Strong"/>
    <w:basedOn w:val="716"/>
    <w:uiPriority w:val="22"/>
    <w:qFormat/>
    <w:rPr>
      <w:b/>
      <w:bCs/>
    </w:rPr>
  </w:style>
  <w:style w:type="character" w:styleId="724">
    <w:name w:val="Subtle Reference"/>
    <w:basedOn w:val="716"/>
    <w:uiPriority w:val="31"/>
    <w:qFormat/>
    <w:rPr>
      <w:smallCaps/>
      <w:color w:val="5a5a5a" w:themeColor="text1" w:themeTint="A5"/>
    </w:rPr>
  </w:style>
  <w:style w:type="character" w:styleId="725">
    <w:name w:val="Book Title"/>
    <w:basedOn w:val="716"/>
    <w:uiPriority w:val="33"/>
    <w:qFormat/>
    <w:rPr>
      <w:b/>
      <w:bCs/>
      <w:i/>
      <w:iCs/>
      <w:spacing w:val="5"/>
    </w:rPr>
  </w:style>
  <w:style w:type="character" w:styleId="726">
    <w:name w:val="FollowedHyperlink"/>
    <w:basedOn w:val="716"/>
    <w:uiPriority w:val="99"/>
    <w:semiHidden/>
    <w:unhideWhenUsed/>
    <w:rPr>
      <w:color w:val="954f72" w:themeColor="followedHyperlink"/>
      <w:u w:val="single"/>
    </w:rPr>
  </w:style>
  <w:style w:type="character" w:styleId="727" w:customStyle="1">
    <w:name w:val="Heading 1 Char"/>
    <w:basedOn w:val="716"/>
    <w:uiPriority w:val="9"/>
    <w:qFormat/>
    <w:rPr>
      <w:rFonts w:ascii="Arial" w:hAnsi="Arial" w:eastAsia="Arial" w:cs="Arial"/>
      <w:sz w:val="40"/>
      <w:szCs w:val="40"/>
    </w:rPr>
  </w:style>
  <w:style w:type="character" w:styleId="728" w:customStyle="1">
    <w:name w:val="Heading 2 Char"/>
    <w:basedOn w:val="716"/>
    <w:uiPriority w:val="9"/>
    <w:qFormat/>
    <w:rPr>
      <w:rFonts w:ascii="Arial" w:hAnsi="Arial" w:eastAsia="Arial" w:cs="Arial"/>
      <w:sz w:val="34"/>
    </w:rPr>
  </w:style>
  <w:style w:type="character" w:styleId="729" w:customStyle="1">
    <w:name w:val="Heading 3 Char"/>
    <w:basedOn w:val="716"/>
    <w:uiPriority w:val="9"/>
    <w:qFormat/>
    <w:rPr>
      <w:rFonts w:ascii="Arial" w:hAnsi="Arial" w:eastAsia="Arial" w:cs="Arial"/>
      <w:sz w:val="30"/>
      <w:szCs w:val="30"/>
    </w:rPr>
  </w:style>
  <w:style w:type="character" w:styleId="730" w:customStyle="1">
    <w:name w:val="Heading 4 Char"/>
    <w:basedOn w:val="71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31" w:customStyle="1">
    <w:name w:val="Heading 5 Char"/>
    <w:basedOn w:val="71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32" w:customStyle="1">
    <w:name w:val="Heading 6 Char"/>
    <w:basedOn w:val="71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3" w:customStyle="1">
    <w:name w:val="Heading 7 Char"/>
    <w:basedOn w:val="71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4" w:customStyle="1">
    <w:name w:val="Heading 8 Char"/>
    <w:basedOn w:val="71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5" w:customStyle="1">
    <w:name w:val="Heading 9 Char"/>
    <w:basedOn w:val="71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36" w:customStyle="1">
    <w:name w:val="Title Char"/>
    <w:basedOn w:val="716"/>
    <w:uiPriority w:val="10"/>
    <w:qFormat/>
    <w:rPr>
      <w:sz w:val="48"/>
      <w:szCs w:val="48"/>
    </w:rPr>
  </w:style>
  <w:style w:type="character" w:styleId="737" w:customStyle="1">
    <w:name w:val="Subtitle Char"/>
    <w:basedOn w:val="716"/>
    <w:uiPriority w:val="11"/>
    <w:qFormat/>
    <w:rPr>
      <w:sz w:val="24"/>
      <w:szCs w:val="24"/>
    </w:rPr>
  </w:style>
  <w:style w:type="character" w:styleId="738" w:customStyle="1">
    <w:name w:val="Quote Char"/>
    <w:uiPriority w:val="29"/>
    <w:qFormat/>
    <w:rPr>
      <w:i/>
    </w:rPr>
  </w:style>
  <w:style w:type="character" w:styleId="739" w:customStyle="1">
    <w:name w:val="Intense Quote Char"/>
    <w:uiPriority w:val="30"/>
    <w:qFormat/>
    <w:rPr>
      <w:i/>
    </w:rPr>
  </w:style>
  <w:style w:type="character" w:styleId="740" w:customStyle="1">
    <w:name w:val="Header Char"/>
    <w:basedOn w:val="716"/>
    <w:uiPriority w:val="99"/>
    <w:qFormat/>
  </w:style>
  <w:style w:type="character" w:styleId="741" w:customStyle="1">
    <w:name w:val="Footer Char"/>
    <w:basedOn w:val="716"/>
    <w:uiPriority w:val="99"/>
    <w:qFormat/>
  </w:style>
  <w:style w:type="character" w:styleId="742" w:customStyle="1">
    <w:name w:val="Caption Char"/>
    <w:uiPriority w:val="99"/>
    <w:qFormat/>
  </w:style>
  <w:style w:type="character" w:styleId="743">
    <w:name w:val="Hyperlink"/>
    <w:uiPriority w:val="99"/>
    <w:unhideWhenUsed/>
    <w:rPr>
      <w:color w:val="0563c1" w:themeColor="hyperlink"/>
      <w:u w:val="single"/>
    </w:rPr>
  </w:style>
  <w:style w:type="character" w:styleId="744" w:customStyle="1">
    <w:name w:val="Footnote Text Char"/>
    <w:uiPriority w:val="99"/>
    <w:qFormat/>
    <w:rPr>
      <w:sz w:val="18"/>
    </w:rPr>
  </w:style>
  <w:style w:type="character" w:styleId="745" w:customStyle="1">
    <w:name w:val="Caractères de note de bas de page"/>
    <w:uiPriority w:val="99"/>
    <w:unhideWhenUsed/>
    <w:qFormat/>
    <w:rPr>
      <w:vertAlign w:val="superscript"/>
    </w:rPr>
  </w:style>
  <w:style w:type="character" w:styleId="746">
    <w:name w:val="footnote reference"/>
    <w:rPr>
      <w:vertAlign w:val="superscript"/>
    </w:rPr>
  </w:style>
  <w:style w:type="character" w:styleId="747" w:customStyle="1">
    <w:name w:val="Endnote Text Char"/>
    <w:uiPriority w:val="99"/>
    <w:qFormat/>
    <w:rPr>
      <w:sz w:val="20"/>
    </w:rPr>
  </w:style>
  <w:style w:type="character" w:styleId="748" w:customStyle="1">
    <w:name w:val="Caractères de note de fin"/>
    <w:uiPriority w:val="99"/>
    <w:semiHidden/>
    <w:unhideWhenUsed/>
    <w:qFormat/>
    <w:rPr>
      <w:vertAlign w:val="superscript"/>
    </w:rPr>
  </w:style>
  <w:style w:type="character" w:styleId="749">
    <w:name w:val="endnote reference"/>
    <w:rPr>
      <w:vertAlign w:val="superscript"/>
    </w:rPr>
  </w:style>
  <w:style w:type="character" w:styleId="750" w:customStyle="1">
    <w:name w:val="Titre 1 Car"/>
    <w:basedOn w:val="716"/>
    <w:uiPriority w:val="9"/>
    <w:qFormat/>
    <w:rPr>
      <w:rFonts w:asciiTheme="majorHAnsi" w:hAnsiTheme="majorHAnsi" w:eastAsiaTheme="majorEastAsia" w:cstheme="majorBidi"/>
      <w:b/>
      <w:sz w:val="32"/>
      <w:szCs w:val="32"/>
    </w:rPr>
  </w:style>
  <w:style w:type="character" w:styleId="751" w:customStyle="1">
    <w:name w:val="En-tête Car"/>
    <w:basedOn w:val="716"/>
    <w:uiPriority w:val="99"/>
    <w:qFormat/>
  </w:style>
  <w:style w:type="character" w:styleId="752" w:customStyle="1">
    <w:name w:val="Pied de page Car"/>
    <w:basedOn w:val="716"/>
    <w:uiPriority w:val="99"/>
    <w:qFormat/>
  </w:style>
  <w:style w:type="character" w:styleId="753">
    <w:name w:val="line number"/>
  </w:style>
  <w:style w:type="paragraph" w:styleId="754">
    <w:name w:val="Title"/>
    <w:basedOn w:val="706"/>
    <w:next w:val="75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5">
    <w:name w:val="Body Text"/>
    <w:basedOn w:val="706"/>
    <w:pPr>
      <w:spacing w:after="140" w:line="276" w:lineRule="auto"/>
    </w:pPr>
  </w:style>
  <w:style w:type="paragraph" w:styleId="756">
    <w:name w:val="List"/>
    <w:basedOn w:val="755"/>
    <w:rPr>
      <w:rFonts w:cs="Arial"/>
    </w:rPr>
  </w:style>
  <w:style w:type="paragraph" w:styleId="757">
    <w:name w:val="Caption"/>
    <w:basedOn w:val="70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758" w:customStyle="1">
    <w:name w:val="Index"/>
    <w:basedOn w:val="706"/>
    <w:qFormat/>
    <w:pPr>
      <w:suppressLineNumbers/>
    </w:pPr>
    <w:rPr>
      <w:rFonts w:cs="Arial"/>
    </w:rPr>
  </w:style>
  <w:style w:type="paragraph" w:styleId="759">
    <w:name w:val="No Spacing"/>
    <w:uiPriority w:val="1"/>
    <w:qFormat/>
  </w:style>
  <w:style w:type="paragraph" w:styleId="760">
    <w:name w:val="Subtitle"/>
    <w:basedOn w:val="706"/>
    <w:uiPriority w:val="11"/>
    <w:qFormat/>
    <w:pPr>
      <w:spacing w:before="200" w:after="200"/>
    </w:pPr>
    <w:rPr>
      <w:sz w:val="24"/>
      <w:szCs w:val="24"/>
    </w:rPr>
  </w:style>
  <w:style w:type="paragraph" w:styleId="761">
    <w:name w:val="Quote"/>
    <w:basedOn w:val="706"/>
    <w:uiPriority w:val="29"/>
    <w:qFormat/>
    <w:pPr>
      <w:ind w:left="720" w:right="720"/>
    </w:pPr>
    <w:rPr>
      <w:i/>
    </w:rPr>
  </w:style>
  <w:style w:type="paragraph" w:styleId="762">
    <w:name w:val="Intense Quote"/>
    <w:basedOn w:val="7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3">
    <w:name w:val="footnote text"/>
    <w:basedOn w:val="706"/>
    <w:uiPriority w:val="99"/>
    <w:semiHidden/>
    <w:unhideWhenUsed/>
    <w:pPr>
      <w:spacing w:after="40" w:line="240" w:lineRule="auto"/>
    </w:pPr>
    <w:rPr>
      <w:sz w:val="18"/>
    </w:rPr>
  </w:style>
  <w:style w:type="paragraph" w:styleId="764">
    <w:name w:val="endnote text"/>
    <w:basedOn w:val="706"/>
    <w:uiPriority w:val="99"/>
    <w:semiHidden/>
    <w:unhideWhenUsed/>
    <w:pPr>
      <w:spacing w:after="0" w:line="240" w:lineRule="auto"/>
    </w:pPr>
    <w:rPr>
      <w:sz w:val="20"/>
    </w:rPr>
  </w:style>
  <w:style w:type="paragraph" w:styleId="765">
    <w:name w:val="toc 1"/>
    <w:basedOn w:val="706"/>
    <w:uiPriority w:val="39"/>
    <w:unhideWhenUsed/>
    <w:pPr>
      <w:spacing w:after="57"/>
    </w:pPr>
  </w:style>
  <w:style w:type="paragraph" w:styleId="766">
    <w:name w:val="toc 2"/>
    <w:basedOn w:val="706"/>
    <w:uiPriority w:val="39"/>
    <w:unhideWhenUsed/>
    <w:pPr>
      <w:ind w:left="283"/>
      <w:spacing w:after="57"/>
    </w:pPr>
  </w:style>
  <w:style w:type="paragraph" w:styleId="767">
    <w:name w:val="toc 3"/>
    <w:basedOn w:val="706"/>
    <w:uiPriority w:val="39"/>
    <w:unhideWhenUsed/>
    <w:pPr>
      <w:ind w:left="567"/>
      <w:spacing w:after="57"/>
    </w:pPr>
  </w:style>
  <w:style w:type="paragraph" w:styleId="768">
    <w:name w:val="toc 4"/>
    <w:basedOn w:val="706"/>
    <w:uiPriority w:val="39"/>
    <w:unhideWhenUsed/>
    <w:pPr>
      <w:ind w:left="850"/>
      <w:spacing w:after="57"/>
    </w:pPr>
  </w:style>
  <w:style w:type="paragraph" w:styleId="769">
    <w:name w:val="toc 5"/>
    <w:basedOn w:val="706"/>
    <w:uiPriority w:val="39"/>
    <w:unhideWhenUsed/>
    <w:pPr>
      <w:ind w:left="1134"/>
      <w:spacing w:after="57"/>
    </w:pPr>
  </w:style>
  <w:style w:type="paragraph" w:styleId="770">
    <w:name w:val="toc 6"/>
    <w:basedOn w:val="706"/>
    <w:uiPriority w:val="39"/>
    <w:unhideWhenUsed/>
    <w:pPr>
      <w:ind w:left="1417"/>
      <w:spacing w:after="57"/>
    </w:pPr>
  </w:style>
  <w:style w:type="paragraph" w:styleId="771">
    <w:name w:val="toc 7"/>
    <w:basedOn w:val="706"/>
    <w:uiPriority w:val="39"/>
    <w:unhideWhenUsed/>
    <w:pPr>
      <w:ind w:left="1701"/>
      <w:spacing w:after="57"/>
    </w:pPr>
  </w:style>
  <w:style w:type="paragraph" w:styleId="772">
    <w:name w:val="toc 8"/>
    <w:basedOn w:val="706"/>
    <w:uiPriority w:val="39"/>
    <w:unhideWhenUsed/>
    <w:pPr>
      <w:ind w:left="1984"/>
      <w:spacing w:after="57"/>
    </w:pPr>
  </w:style>
  <w:style w:type="paragraph" w:styleId="773">
    <w:name w:val="toc 9"/>
    <w:basedOn w:val="706"/>
    <w:uiPriority w:val="39"/>
    <w:unhideWhenUsed/>
    <w:pPr>
      <w:ind w:left="2268"/>
      <w:spacing w:after="57"/>
    </w:pPr>
  </w:style>
  <w:style w:type="paragraph" w:styleId="774">
    <w:name w:val="index heading"/>
    <w:basedOn w:val="754"/>
  </w:style>
  <w:style w:type="paragraph" w:styleId="775">
    <w:name w:val="TOC Heading"/>
    <w:uiPriority w:val="39"/>
    <w:unhideWhenUsed/>
    <w:qFormat/>
    <w:pPr>
      <w:spacing w:after="160" w:line="259" w:lineRule="auto"/>
    </w:pPr>
  </w:style>
  <w:style w:type="paragraph" w:styleId="776">
    <w:name w:val="table of figures"/>
    <w:basedOn w:val="706"/>
    <w:uiPriority w:val="99"/>
    <w:unhideWhenUsed/>
    <w:pPr>
      <w:spacing w:after="0"/>
    </w:pPr>
  </w:style>
  <w:style w:type="paragraph" w:styleId="777">
    <w:name w:val="List Paragraph"/>
    <w:basedOn w:val="706"/>
    <w:uiPriority w:val="34"/>
    <w:qFormat/>
    <w:pPr>
      <w:contextualSpacing/>
      <w:ind w:left="720"/>
    </w:pPr>
  </w:style>
  <w:style w:type="paragraph" w:styleId="778" w:customStyle="1">
    <w:name w:val="En-tête et pied de page (user)"/>
    <w:basedOn w:val="706"/>
    <w:qFormat/>
  </w:style>
  <w:style w:type="paragraph" w:styleId="779" w:customStyle="1">
    <w:name w:val="En-tête et pied de page"/>
    <w:basedOn w:val="706"/>
    <w:qFormat/>
  </w:style>
  <w:style w:type="paragraph" w:styleId="780">
    <w:name w:val="Header"/>
    <w:basedOn w:val="706"/>
    <w:uiPriority w:val="99"/>
    <w:unhideWhenUsed/>
    <w:pPr>
      <w:spacing w:after="0" w:line="240" w:lineRule="auto"/>
      <w:tabs>
        <w:tab w:val="center" w:pos="4536" w:leader="none"/>
        <w:tab w:val="right" w:pos="9072" w:leader="none"/>
      </w:tabs>
    </w:pPr>
  </w:style>
  <w:style w:type="paragraph" w:styleId="781">
    <w:name w:val="Footer"/>
    <w:basedOn w:val="706"/>
    <w:uiPriority w:val="99"/>
    <w:unhideWhenUsed/>
    <w:pPr>
      <w:spacing w:after="0" w:line="240" w:lineRule="auto"/>
      <w:tabs>
        <w:tab w:val="center" w:pos="4536" w:leader="none"/>
        <w:tab w:val="right" w:pos="9072" w:leader="none"/>
      </w:tabs>
    </w:pPr>
  </w:style>
  <w:style w:type="paragraph" w:styleId="782" w:customStyle="1">
    <w:name w:val="Text body"/>
    <w:basedOn w:val="706"/>
    <w:qFormat/>
    <w:pPr>
      <w:spacing w:after="120" w:line="240" w:lineRule="auto"/>
    </w:pPr>
    <w:rPr>
      <w:rFonts w:ascii="Arial" w:hAnsi="Arial" w:eastAsia="Arial" w:cs="Arial"/>
      <w:color w:val="00000a"/>
      <w:sz w:val="21"/>
      <w:szCs w:val="24"/>
      <w:lang w:eastAsia="zh-CN" w:bidi="hi-IN"/>
    </w:rPr>
  </w:style>
  <w:style w:type="paragraph" w:styleId="783">
    <w:name w:val="Revision"/>
    <w:uiPriority w:val="99"/>
    <w:semiHidden/>
    <w:qFormat/>
  </w:style>
  <w:style w:type="numbering" w:styleId="784" w:customStyle="1">
    <w:name w:val="Pas de liste"/>
    <w:uiPriority w:val="99"/>
    <w:semiHidden/>
    <w:unhideWhenUsed/>
    <w:qFormat/>
  </w:style>
  <w:style w:type="table" w:styleId="785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8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9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90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91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3" w:customStyle="1">
    <w:name w:val="Grid Table 1 Light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4" w:customStyle="1">
    <w:name w:val="Grid Table 1 Light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5" w:customStyle="1">
    <w:name w:val="Grid Table 1 Light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6" w:customStyle="1">
    <w:name w:val="Grid Table 1 Light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7" w:customStyle="1">
    <w:name w:val="Grid Table 1 Light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8" w:customStyle="1">
    <w:name w:val="Grid Table 1 Light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9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14" w:customStyle="1">
    <w:name w:val="Grid Table 4 - Accent 1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eebf6" w:themeFill="accent1" w:themeFillTint="32"/>
      </w:tcPr>
    </w:tblStylePr>
    <w:tblStylePr w:type="band1Vert">
      <w:rPr>
        <w:sz w:val="22"/>
      </w:rPr>
      <w:tcPr>
        <w:shd w:val="clear" w:color="ffffff" w:fill="deebf6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68a2d8" w:themeFill="accent1" w:themeFillTint="EA"/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</w:tcBorders>
      </w:tcPr>
    </w:tblStylePr>
  </w:style>
  <w:style w:type="table" w:styleId="815" w:customStyle="1">
    <w:name w:val="Grid Table 4 - Accent 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</w:style>
  <w:style w:type="table" w:styleId="816" w:customStyle="1">
    <w:name w:val="Grid Table 4 - Accent 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</w:style>
  <w:style w:type="table" w:styleId="817" w:customStyle="1">
    <w:name w:val="Grid Table 4 - Accent 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</w:style>
  <w:style w:type="table" w:styleId="818" w:customStyle="1">
    <w:name w:val="Grid Table 4 - Accent 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</w:tcBorders>
      </w:tcPr>
    </w:tblStylePr>
  </w:style>
  <w:style w:type="table" w:styleId="819" w:customStyle="1">
    <w:name w:val="Grid Table 4 - Accent 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</w:style>
  <w:style w:type="table" w:styleId="820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3d0eb" w:themeFill="accent1" w:themeFillTint="75"/>
      </w:tcPr>
    </w:tblStylePr>
    <w:tblStylePr w:type="band1Vert">
      <w:tcPr>
        <w:shd w:val="clear" w:color="ffffff" w:fill="b3d0eb" w:themeFill="accent1" w:themeFillTint="75"/>
      </w:tcPr>
    </w:tblStylePr>
    <w:tblStylePr w:type="firstCol">
      <w:rPr>
        <w:b/>
        <w:sz w:val="22"/>
      </w:rPr>
      <w:tcPr>
        <w:shd w:val="clear" w:color="ffffff" w:fill="5b9bd5" w:themeFill="accent1"/>
      </w:tc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  <w:sz w:val="22"/>
      </w:rPr>
      <w:tcPr>
        <w:shd w:val="clear" w:color="ffffff" w:fill="5b9bd5" w:themeFill="accent1"/>
      </w:tcPr>
    </w:tblStylePr>
    <w:tblStylePr w:type="lastRow">
      <w:rPr>
        <w:b/>
        <w:sz w:val="22"/>
      </w:rPr>
      <w:tcPr>
        <w:shd w:val="clear" w:color="ffffff" w:fill="5b9bd5" w:themeFill="accent1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6c3a0" w:themeFill="accent2" w:themeFillTint="75"/>
      </w:tcPr>
    </w:tblStylePr>
    <w:tblStylePr w:type="band1Vert">
      <w:tcPr>
        <w:shd w:val="clear" w:color="ffffff" w:fill="f6c3a0" w:themeFill="accent2" w:themeFillTint="75"/>
      </w:tcPr>
    </w:tblStylePr>
    <w:tblStylePr w:type="firstCol">
      <w:rPr>
        <w:b/>
        <w:sz w:val="22"/>
      </w:rPr>
      <w:tcPr>
        <w:shd w:val="clear" w:color="ffffff" w:fill="ed7d31" w:themeFill="accent2"/>
      </w:tc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  <w:sz w:val="22"/>
      </w:rPr>
      <w:tcPr>
        <w:shd w:val="clear" w:color="ffffff" w:fill="ed7d31" w:themeFill="accent2"/>
      </w:tcPr>
    </w:tblStylePr>
    <w:tblStylePr w:type="lastRow">
      <w:rPr>
        <w:b/>
        <w:sz w:val="22"/>
      </w:rPr>
      <w:tcPr>
        <w:shd w:val="clear" w:color="ffffff" w:fill="ed7d31" w:themeFill="accent2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5d5d5" w:themeFill="accent3" w:themeFillTint="75"/>
      </w:tcPr>
    </w:tblStylePr>
    <w:tblStylePr w:type="band1Vert">
      <w:tcPr>
        <w:shd w:val="clear" w:color="ffffff" w:fill="d5d5d5" w:themeFill="accent3" w:themeFillTint="75"/>
      </w:tcPr>
    </w:tblStylePr>
    <w:tblStylePr w:type="firstCol">
      <w:rPr>
        <w:b/>
        <w:sz w:val="22"/>
      </w:rPr>
      <w:tcPr>
        <w:shd w:val="clear" w:color="ffffff" w:fill="a5a5a5" w:themeFill="accent3"/>
      </w:tc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  <w:sz w:val="22"/>
      </w:rPr>
      <w:tcPr>
        <w:shd w:val="clear" w:color="ffffff" w:fill="a5a5a5" w:themeFill="accent3"/>
      </w:tcPr>
    </w:tblStylePr>
    <w:tblStylePr w:type="lastRow">
      <w:rPr>
        <w:b/>
        <w:sz w:val="22"/>
      </w:rPr>
      <w:tcPr>
        <w:shd w:val="clear" w:color="ffffff" w:fill="a5a5a5" w:themeFill="accent3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e28a" w:themeFill="accent4" w:themeFillTint="75"/>
      </w:tcPr>
    </w:tblStylePr>
    <w:tblStylePr w:type="band1Vert">
      <w:tcPr>
        <w:shd w:val="clear" w:color="ffffff" w:fill="ffe28a" w:themeFill="accent4" w:themeFillTint="75"/>
      </w:tcPr>
    </w:tblStylePr>
    <w:tblStylePr w:type="firstCol">
      <w:rPr>
        <w:b/>
        <w:sz w:val="22"/>
      </w:rPr>
      <w:tcPr>
        <w:shd w:val="clear" w:color="ffffff" w:fill="ffc000" w:themeFill="accent4"/>
      </w:tc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  <w:sz w:val="22"/>
      </w:rPr>
      <w:tcPr>
        <w:shd w:val="clear" w:color="ffffff" w:fill="ffc000" w:themeFill="accent4"/>
      </w:tcPr>
    </w:tblStylePr>
    <w:tblStylePr w:type="lastRow">
      <w:rPr>
        <w:b/>
        <w:sz w:val="22"/>
      </w:rPr>
      <w:tcPr>
        <w:shd w:val="clear" w:color="ffffff" w:fill="ffc000" w:themeFill="accent4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9bee4" w:themeFill="accent5" w:themeFillTint="75"/>
      </w:tcPr>
    </w:tblStylePr>
    <w:tblStylePr w:type="band1Vert">
      <w:tcPr>
        <w:shd w:val="clear" w:color="ffffff" w:fill="a9bee4" w:themeFill="accent5" w:themeFillTint="75"/>
      </w:tcPr>
    </w:tblStylePr>
    <w:tblStylePr w:type="firstCol">
      <w:rPr>
        <w:b/>
        <w:sz w:val="22"/>
      </w:rPr>
      <w:tcPr>
        <w:shd w:val="clear" w:color="ffffff" w:fill="4472c4" w:themeFill="accent5"/>
      </w:tc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  <w:sz w:val="22"/>
      </w:rPr>
      <w:tcPr>
        <w:shd w:val="clear" w:color="ffffff" w:fill="4472c4" w:themeFill="accent5"/>
      </w:tcPr>
    </w:tblStylePr>
    <w:tblStylePr w:type="lastRow">
      <w:rPr>
        <w:b/>
        <w:sz w:val="22"/>
      </w:rPr>
      <w:tcPr>
        <w:shd w:val="clear" w:color="ffffff" w:fill="4472c4" w:themeFill="accent5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cdba8" w:themeFill="accent6" w:themeFillTint="75"/>
      </w:tcPr>
    </w:tblStylePr>
    <w:tblStylePr w:type="band1Vert">
      <w:tcPr>
        <w:shd w:val="clear" w:color="ffffff" w:fill="bcdba8" w:themeFill="accent6" w:themeFillTint="75"/>
      </w:tcPr>
    </w:tblStylePr>
    <w:tblStylePr w:type="firstCol">
      <w:rPr>
        <w:b/>
        <w:sz w:val="22"/>
      </w:rPr>
      <w:tcPr>
        <w:shd w:val="clear" w:color="ffffff" w:fill="70ad47" w:themeFill="accent6"/>
      </w:tc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  <w:sz w:val="22"/>
      </w:rPr>
      <w:tcPr>
        <w:shd w:val="clear" w:color="ffffff" w:fill="70ad47" w:themeFill="accent6"/>
      </w:tcPr>
    </w:tblStylePr>
    <w:tblStylePr w:type="lastRow">
      <w:rPr>
        <w:b/>
        <w:sz w:val="22"/>
      </w:rPr>
      <w:tcPr>
        <w:shd w:val="clear" w:color="ffffff" w:fill="70ad47" w:themeFill="accent6"/>
        <w:tcBorders>
          <w:top w:val="single" w:color="FFFFFF" w:themeColor="light1" w:sz="4" w:space="0"/>
        </w:tcBorders>
      </w:tcPr>
    </w:tblStylePr>
  </w:style>
  <w:style w:type="table" w:styleId="827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8" w:customStyle="1">
    <w:name w:val="Grid Table 6 Colorful - Accent 1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ccce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29" w:customStyle="1">
    <w:name w:val="Grid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30" w:customStyle="1">
    <w:name w:val="Grid Table 6 Colorful - Accent 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31" w:customStyle="1">
    <w:name w:val="Grid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32" w:customStyle="1">
    <w:name w:val="Grid Table 6 Colorful - Accent 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175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3" w:customStyle="1">
    <w:name w:val="Grid Table 6 Colorful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175" w:themeColor="accent5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4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1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ccce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175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16429" w:themeColor="accent6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49" w:customStyle="1">
    <w:name w:val="List Table 2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</w:style>
  <w:style w:type="table" w:styleId="850" w:customStyle="1">
    <w:name w:val="List Table 2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</w:style>
  <w:style w:type="table" w:styleId="851" w:customStyle="1">
    <w:name w:val="List Table 2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</w:style>
  <w:style w:type="table" w:styleId="852" w:customStyle="1">
    <w:name w:val="List Table 2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</w:style>
  <w:style w:type="table" w:styleId="853" w:customStyle="1">
    <w:name w:val="List Table 2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</w:style>
  <w:style w:type="table" w:styleId="854" w:customStyle="1">
    <w:name w:val="List Table 2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</w:style>
  <w:style w:type="table" w:styleId="855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6" w:customStyle="1">
    <w:name w:val="List Table 3 - Accent 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7" w:customStyle="1">
    <w:name w:val="List Table 3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8" w:customStyle="1">
    <w:name w:val="List Table 3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9c9c9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9" w:customStyle="1">
    <w:name w:val="List Table 3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0" w:customStyle="1">
    <w:name w:val="List Table 3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da9db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1" w:customStyle="1">
    <w:name w:val="List Table 3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9d08e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2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3" w:customStyle="1">
    <w:name w:val="List Table 4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4" w:customStyle="1">
    <w:name w:val="List Table 4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5" w:customStyle="1">
    <w:name w:val="List Table 4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6" w:customStyle="1">
    <w:name w:val="List Table 4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7" w:customStyle="1">
    <w:name w:val="List Table 4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8" w:customStyle="1">
    <w:name w:val="List Table 4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9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0" w:customStyle="1">
    <w:name w:val="List Table 5 Dark - Accent 1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 w:customStyle="1">
    <w:name w:val="List Table 5 Dark - Accent 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4b184" w:themeFill="accent2" w:themeFillTint="97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2" w:customStyle="1">
    <w:name w:val="List Table 5 Dark - Accent 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3" w:customStyle="1">
    <w:name w:val="List Table 5 Dark - Accent 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d865" w:themeFill="accent4" w:themeFillTint="9A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4" w:customStyle="1">
    <w:name w:val="List Table 5 Dark - Accent 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8da9db" w:themeFill="accent5" w:themeFillTint="9A"/>
        <w:tcBorders>
          <w:top w:val="single" w:color="4472C4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5" w:customStyle="1">
    <w:name w:val="List Table 5 Dark - Accent 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a9d08e" w:themeFill="accent6" w:themeFillTint="98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6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77" w:customStyle="1">
    <w:name w:val="List Table 6 Colorful - Accent 1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a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78" w:customStyle="1">
    <w:name w:val="List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ED7D31" w:themeColor="accent2" w:sz="4" w:space="0"/>
        </w:tcBorders>
      </w:tcPr>
    </w:tblStylePr>
  </w:style>
  <w:style w:type="table" w:styleId="879" w:customStyle="1">
    <w:name w:val="List Table 6 Colorful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A5A5A5" w:themeColor="accent3" w:sz="4" w:space="0"/>
        </w:tcBorders>
      </w:tcPr>
    </w:tblStylePr>
  </w:style>
  <w:style w:type="table" w:styleId="880" w:customStyle="1">
    <w:name w:val="List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C000" w:themeColor="accent4" w:sz="4" w:space="0"/>
        </w:tcBorders>
      </w:tcPr>
    </w:tblStylePr>
  </w:style>
  <w:style w:type="table" w:styleId="881" w:customStyle="1">
    <w:name w:val="List Table 6 Colorful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8da9db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4472C4" w:themeColor="accent5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4472C4" w:themeColor="accent5" w:sz="4" w:space="0"/>
        </w:tcBorders>
      </w:tcPr>
    </w:tblStylePr>
  </w:style>
  <w:style w:type="table" w:styleId="882" w:customStyle="1">
    <w:name w:val="List Table 6 Colorful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70AD47" w:themeColor="accent6" w:sz="4" w:space="0"/>
        </w:tcBorders>
      </w:tcPr>
    </w:tblStylePr>
  </w:style>
  <w:style w:type="table" w:styleId="883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1"/>
    <w:uiPriority w:val="99"/>
    <w:tblPr>
      <w:tblStyleRowBandSize w:val="1"/>
      <w:tblStyleColBandSize w:val="1"/>
      <w:tblBorders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a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8da9db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91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892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893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894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895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896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897" w:customStyle="1">
    <w:name w:val="Bordered &amp; Lined - Accent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98" w:customStyle="1">
    <w:name w:val="Bordered &amp; Lined - Accent 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899" w:customStyle="1">
    <w:name w:val="Bordered &amp; Lined - Accent 2"/>
    <w:uiPriority w:val="99"/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900" w:customStyle="1">
    <w:name w:val="Bordered &amp; Lined - Accent 3"/>
    <w:uiPriority w:val="99"/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901" w:customStyle="1">
    <w:name w:val="Bordered &amp; Lined - Accent 4"/>
    <w:uiPriority w:val="99"/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902" w:customStyle="1">
    <w:name w:val="Bordered &amp; Lined - Accent 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903" w:customStyle="1">
    <w:name w:val="Bordered &amp; Lined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04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05" w:customStyle="1">
    <w:name w:val="Bordered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06" w:customStyle="1">
    <w:name w:val="Bordered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</w:style>
  <w:style w:type="table" w:styleId="907" w:customStyle="1">
    <w:name w:val="Bordered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</w:style>
  <w:style w:type="table" w:styleId="908" w:customStyle="1">
    <w:name w:val="Bordered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</w:style>
  <w:style w:type="table" w:styleId="909" w:customStyle="1">
    <w:name w:val="Bordered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472C4" w:themeColor="accent5" w:sz="12" w:space="0"/>
        </w:tcBorders>
      </w:tcPr>
    </w:tblStylePr>
    <w:tblStylePr w:type="lastCol">
      <w:rPr>
        <w:sz w:val="22"/>
      </w:rPr>
      <w:tcPr>
        <w:tcBorders>
          <w:left w:val="single" w:color="4472C4" w:themeColor="accent5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5" w:sz="12" w:space="0"/>
        </w:tcBorders>
      </w:tcPr>
    </w:tblStylePr>
  </w:style>
  <w:style w:type="table" w:styleId="910" w:customStyle="1">
    <w:name w:val="Bordered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</w:style>
  <w:style w:type="paragraph" w:styleId="911" w:customStyle="1">
    <w:name w:val="Normal (Web)1"/>
    <w:qFormat/>
    <w:pPr>
      <w:spacing w:beforeAutospacing="1" w:after="119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 w:cs="Times New Roman"/>
      <w:color w:val="595959" w:themeColor="text1" w:themeTint="A6"/>
      <w:sz w:val="28"/>
      <w:szCs w:val="24"/>
      <w:lang w:eastAsia="fr-FR"/>
    </w:rPr>
  </w:style>
  <w:style w:type="character" w:styleId="912">
    <w:name w:val="annotation reference"/>
    <w:basedOn w:val="716"/>
    <w:uiPriority w:val="99"/>
    <w:semiHidden/>
    <w:unhideWhenUsed/>
    <w:rPr>
      <w:sz w:val="16"/>
      <w:szCs w:val="16"/>
    </w:rPr>
  </w:style>
  <w:style w:type="paragraph" w:styleId="913">
    <w:name w:val="annotation text"/>
    <w:basedOn w:val="706"/>
    <w:link w:val="91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14" w:customStyle="1">
    <w:name w:val="Commentaire Car"/>
    <w:basedOn w:val="716"/>
    <w:link w:val="913"/>
    <w:uiPriority w:val="99"/>
    <w:semiHidden/>
    <w:rPr>
      <w:sz w:val="20"/>
      <w:szCs w:val="20"/>
    </w:rPr>
  </w:style>
  <w:style w:type="paragraph" w:styleId="915">
    <w:name w:val="annotation subject"/>
    <w:basedOn w:val="913"/>
    <w:next w:val="913"/>
    <w:link w:val="916"/>
    <w:uiPriority w:val="99"/>
    <w:semiHidden/>
    <w:unhideWhenUsed/>
    <w:rPr>
      <w:b/>
      <w:bCs/>
    </w:rPr>
  </w:style>
  <w:style w:type="character" w:styleId="916" w:customStyle="1">
    <w:name w:val="Objet du commentaire Car"/>
    <w:basedOn w:val="914"/>
    <w:link w:val="915"/>
    <w:uiPriority w:val="99"/>
    <w:semiHidden/>
    <w:rPr>
      <w:b/>
      <w:bCs/>
      <w:sz w:val="20"/>
      <w:szCs w:val="20"/>
    </w:rPr>
  </w:style>
  <w:style w:type="paragraph" w:styleId="917">
    <w:name w:val="Balloon Text"/>
    <w:basedOn w:val="706"/>
    <w:link w:val="91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18" w:customStyle="1">
    <w:name w:val="Texte de bulles Car"/>
    <w:basedOn w:val="716"/>
    <w:link w:val="91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ONLYOFFICE/7.4.0.163</Application>
  <Company>Cerema Ouest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ODIE</dc:creator>
  <dc:description/>
  <dc:language>fr-FR</dc:language>
  <cp:revision>43</cp:revision>
  <dcterms:created xsi:type="dcterms:W3CDTF">2024-09-06T08:11:00Z</dcterms:created>
  <dcterms:modified xsi:type="dcterms:W3CDTF">2025-08-04T08:36:52Z</dcterms:modified>
</cp:coreProperties>
</file>